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3420"/>
        <w:gridCol w:w="3690"/>
        <w:gridCol w:w="1710"/>
      </w:tblGrid>
      <w:tr w:rsidR="00D85A69" w14:paraId="37B6D0F2" w14:textId="77777777" w:rsidTr="2B55F8ED">
        <w:trPr>
          <w:trHeight w:val="403"/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2A6659" w14:textId="77777777" w:rsidR="00D85A69" w:rsidRPr="00F55C45" w:rsidRDefault="00D85A69" w:rsidP="00D85A69">
            <w:pPr>
              <w:jc w:val="center"/>
              <w:rPr>
                <w:color w:val="00205B"/>
              </w:rPr>
            </w:pPr>
            <w:r w:rsidRPr="00F55C45">
              <w:rPr>
                <w:noProof/>
                <w:color w:val="00205B"/>
                <w:sz w:val="36"/>
                <w:szCs w:val="36"/>
              </w:rPr>
              <w:drawing>
                <wp:inline distT="0" distB="0" distL="0" distR="0" wp14:anchorId="48A58F90" wp14:editId="12815F35">
                  <wp:extent cx="923544" cy="923544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I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544" cy="923544"/>
                          </a:xfrm>
                          <a:prstGeom prst="rect">
                            <a:avLst/>
                          </a:prstGeom>
                          <a:blipFill>
                            <a:blip r:embed="rId9"/>
                            <a:tile tx="0" ty="0" sx="100000" sy="100000" flip="none" algn="tl"/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7501D" w14:textId="77777777" w:rsidR="00D85A69" w:rsidRPr="00EA79EB" w:rsidRDefault="00D85A69" w:rsidP="00D85A69">
            <w:pPr>
              <w:jc w:val="center"/>
              <w:rPr>
                <w:color w:val="00205B"/>
              </w:rPr>
            </w:pPr>
          </w:p>
          <w:p w14:paraId="17E7F644" w14:textId="77777777" w:rsidR="00D85A69" w:rsidRPr="00EA79EB" w:rsidRDefault="00D85A69" w:rsidP="00D85A69">
            <w:pPr>
              <w:jc w:val="center"/>
              <w:rPr>
                <w:color w:val="00205B"/>
                <w:sz w:val="36"/>
                <w:szCs w:val="36"/>
              </w:rPr>
            </w:pPr>
            <w:r w:rsidRPr="00EA79EB">
              <w:rPr>
                <w:color w:val="00205B"/>
                <w:sz w:val="36"/>
                <w:szCs w:val="36"/>
              </w:rPr>
              <w:t>United States Department of the Interior</w:t>
            </w:r>
          </w:p>
          <w:p w14:paraId="5DAB6C7B" w14:textId="77777777" w:rsidR="00D85A69" w:rsidRPr="00EA79EB" w:rsidRDefault="00D85A69" w:rsidP="00D85A69">
            <w:pPr>
              <w:jc w:val="center"/>
              <w:rPr>
                <w:color w:val="00205B"/>
              </w:rPr>
            </w:pPr>
          </w:p>
          <w:p w14:paraId="10041895" w14:textId="2FAD073D" w:rsidR="00D85A69" w:rsidRDefault="00D85A69" w:rsidP="00D85A69">
            <w:pPr>
              <w:jc w:val="center"/>
              <w:rPr>
                <w:color w:val="00205B"/>
                <w:sz w:val="22"/>
                <w:szCs w:val="22"/>
              </w:rPr>
            </w:pPr>
            <w:r w:rsidRPr="00EA79EB">
              <w:rPr>
                <w:color w:val="00205B"/>
                <w:sz w:val="22"/>
                <w:szCs w:val="22"/>
              </w:rPr>
              <w:t>FISH AND WILDLIFE SERVICE</w:t>
            </w:r>
          </w:p>
          <w:p w14:paraId="1BFB7BAB" w14:textId="076C02E4" w:rsidR="00FE0B5C" w:rsidRPr="00EA79EB" w:rsidRDefault="00FE0B5C" w:rsidP="00D85A69">
            <w:pPr>
              <w:jc w:val="center"/>
              <w:rPr>
                <w:color w:val="00205B"/>
                <w:sz w:val="22"/>
                <w:szCs w:val="22"/>
              </w:rPr>
            </w:pPr>
            <w:r>
              <w:rPr>
                <w:color w:val="00205B"/>
                <w:sz w:val="22"/>
                <w:szCs w:val="22"/>
              </w:rPr>
              <w:t>Colorado Ecological Services Field Office</w:t>
            </w:r>
          </w:p>
          <w:p w14:paraId="3C1227D2" w14:textId="79E3B9CF" w:rsidR="00D85A69" w:rsidRPr="00EA79EB" w:rsidRDefault="00355676" w:rsidP="00D85A69">
            <w:pPr>
              <w:jc w:val="center"/>
              <w:rPr>
                <w:color w:val="00205B"/>
                <w:sz w:val="22"/>
                <w:szCs w:val="22"/>
              </w:rPr>
            </w:pPr>
            <w:r>
              <w:rPr>
                <w:color w:val="00205B"/>
                <w:sz w:val="22"/>
                <w:szCs w:val="22"/>
              </w:rPr>
              <w:t>445 W. Gunnison Ave Suite 240</w:t>
            </w:r>
          </w:p>
          <w:p w14:paraId="761460E9" w14:textId="517D67D7" w:rsidR="00FA06F4" w:rsidRPr="00EA79EB" w:rsidRDefault="00355676" w:rsidP="00D85A69">
            <w:pPr>
              <w:jc w:val="center"/>
              <w:rPr>
                <w:color w:val="00205B"/>
              </w:rPr>
            </w:pPr>
            <w:r>
              <w:rPr>
                <w:color w:val="00205B"/>
                <w:sz w:val="22"/>
                <w:szCs w:val="22"/>
              </w:rPr>
              <w:t>Grand Junction</w:t>
            </w:r>
            <w:r w:rsidR="00FA06F4" w:rsidRPr="00EA79EB">
              <w:rPr>
                <w:color w:val="00205B"/>
                <w:sz w:val="22"/>
                <w:szCs w:val="22"/>
              </w:rPr>
              <w:t>, Colorado 8</w:t>
            </w:r>
            <w:r>
              <w:rPr>
                <w:color w:val="00205B"/>
                <w:sz w:val="22"/>
                <w:szCs w:val="22"/>
              </w:rPr>
              <w:t>1501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DFAE634" w14:textId="77777777" w:rsidR="00D85A69" w:rsidRPr="00EA79EB" w:rsidRDefault="00D85A69" w:rsidP="00D85A69">
            <w:pPr>
              <w:tabs>
                <w:tab w:val="center" w:pos="810"/>
              </w:tabs>
              <w:rPr>
                <w:color w:val="00205B"/>
              </w:rPr>
            </w:pPr>
            <w:r w:rsidRPr="00EA79EB">
              <w:rPr>
                <w:color w:val="00205B"/>
              </w:rPr>
              <w:t xml:space="preserve">  </w:t>
            </w:r>
            <w:r w:rsidRPr="00EA79EB">
              <w:rPr>
                <w:noProof/>
                <w:color w:val="00205B"/>
                <w:sz w:val="36"/>
                <w:szCs w:val="36"/>
              </w:rPr>
              <w:drawing>
                <wp:inline distT="0" distB="0" distL="0" distR="0" wp14:anchorId="57FF7417" wp14:editId="7E157117">
                  <wp:extent cx="841248" cy="1005840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W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248" cy="1005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5A69" w14:paraId="7DFF8C14" w14:textId="77777777" w:rsidTr="2B55F8ED">
        <w:trPr>
          <w:trHeight w:val="80"/>
          <w:jc w:val="center"/>
        </w:trPr>
        <w:tc>
          <w:tcPr>
            <w:tcW w:w="52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DDA88" w14:textId="77777777" w:rsidR="00D85A69" w:rsidRPr="00422D4E" w:rsidRDefault="00B05BD2" w:rsidP="00B05BD2">
            <w:pPr>
              <w:tabs>
                <w:tab w:val="left" w:pos="743"/>
              </w:tabs>
              <w:rPr>
                <w:color w:val="00205B"/>
                <w:sz w:val="16"/>
                <w:szCs w:val="16"/>
              </w:rPr>
            </w:pPr>
            <w:r w:rsidRPr="00422D4E">
              <w:rPr>
                <w:color w:val="00205B"/>
                <w:sz w:val="16"/>
                <w:szCs w:val="16"/>
              </w:rPr>
              <w:t xml:space="preserve">            </w:t>
            </w:r>
            <w:r w:rsidR="00D85A69" w:rsidRPr="00422D4E">
              <w:rPr>
                <w:color w:val="00205B"/>
                <w:sz w:val="16"/>
                <w:szCs w:val="16"/>
              </w:rPr>
              <w:t>In Reply Refer to:</w:t>
            </w:r>
          </w:p>
          <w:p w14:paraId="1D256CEF" w14:textId="77777777" w:rsidR="00D85A69" w:rsidRDefault="00B05BD2" w:rsidP="00B05BD2">
            <w:pPr>
              <w:tabs>
                <w:tab w:val="left" w:pos="630"/>
              </w:tabs>
              <w:rPr>
                <w:color w:val="00205B"/>
                <w:sz w:val="16"/>
                <w:szCs w:val="16"/>
              </w:rPr>
            </w:pPr>
            <w:r w:rsidRPr="00422D4E">
              <w:rPr>
                <w:color w:val="00205B"/>
                <w:sz w:val="16"/>
                <w:szCs w:val="16"/>
              </w:rPr>
              <w:t xml:space="preserve">            </w:t>
            </w:r>
            <w:r w:rsidR="00D85A69" w:rsidRPr="00422D4E">
              <w:rPr>
                <w:color w:val="00205B"/>
                <w:sz w:val="16"/>
                <w:szCs w:val="16"/>
              </w:rPr>
              <w:t>FWS/</w:t>
            </w:r>
            <w:r w:rsidR="00903BBA">
              <w:rPr>
                <w:color w:val="00205B"/>
                <w:sz w:val="16"/>
                <w:szCs w:val="16"/>
              </w:rPr>
              <w:t>R6</w:t>
            </w:r>
            <w:r w:rsidR="009D269E">
              <w:rPr>
                <w:color w:val="00205B"/>
                <w:sz w:val="16"/>
                <w:szCs w:val="16"/>
              </w:rPr>
              <w:t>/</w:t>
            </w:r>
            <w:r w:rsidR="00C85F54">
              <w:rPr>
                <w:color w:val="00205B"/>
                <w:sz w:val="16"/>
                <w:szCs w:val="16"/>
              </w:rPr>
              <w:t>Colorado Wolf 10(j)</w:t>
            </w:r>
          </w:p>
          <w:p w14:paraId="0C12B2FD" w14:textId="26FFBB93" w:rsidR="006044A7" w:rsidRPr="00E42DC8" w:rsidRDefault="002B768D" w:rsidP="00B05BD2">
            <w:pPr>
              <w:tabs>
                <w:tab w:val="left" w:pos="630"/>
              </w:tabs>
              <w:rPr>
                <w:color w:val="00205B"/>
                <w:sz w:val="16"/>
                <w:szCs w:val="16"/>
              </w:rPr>
            </w:pPr>
            <w:r>
              <w:rPr>
                <w:color w:val="00205B"/>
                <w:sz w:val="20"/>
                <w:szCs w:val="20"/>
              </w:rPr>
              <w:t xml:space="preserve">          </w:t>
            </w:r>
            <w:r w:rsidRPr="00E42DC8">
              <w:rPr>
                <w:color w:val="00205B"/>
                <w:sz w:val="16"/>
                <w:szCs w:val="16"/>
              </w:rPr>
              <w:t>Ecosphere Project number</w:t>
            </w:r>
            <w:r w:rsidR="00C62BD5" w:rsidRPr="00E42DC8">
              <w:rPr>
                <w:color w:val="00205B"/>
                <w:sz w:val="16"/>
                <w:szCs w:val="16"/>
              </w:rPr>
              <w:t xml:space="preserve">: </w:t>
            </w:r>
            <w:r w:rsidR="00E42DC8">
              <w:rPr>
                <w:color w:val="00205B"/>
                <w:sz w:val="16"/>
                <w:szCs w:val="16"/>
              </w:rPr>
              <w:t>2023-0100717</w:t>
            </w:r>
          </w:p>
        </w:tc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2EB378F" w14:textId="77777777" w:rsidR="00D85A69" w:rsidRPr="00EA79EB" w:rsidRDefault="00D85A69" w:rsidP="00D85A69">
            <w:pPr>
              <w:ind w:left="-45"/>
              <w:jc w:val="center"/>
              <w:rPr>
                <w:color w:val="00205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A05A809" w14:textId="77777777" w:rsidR="00D85A69" w:rsidRPr="00EA79EB" w:rsidRDefault="00D85A69" w:rsidP="00D85A69">
            <w:pPr>
              <w:jc w:val="center"/>
              <w:rPr>
                <w:color w:val="00205B"/>
              </w:rPr>
            </w:pPr>
          </w:p>
        </w:tc>
      </w:tr>
    </w:tbl>
    <w:p w14:paraId="5A39BBE3" w14:textId="77777777" w:rsidR="00D66566" w:rsidRPr="00E2233C" w:rsidRDefault="00D66566" w:rsidP="00D66566"/>
    <w:p w14:paraId="41C8F396" w14:textId="77777777" w:rsidR="006021C4" w:rsidRPr="00E2233C" w:rsidRDefault="006021C4" w:rsidP="00D66566"/>
    <w:p w14:paraId="72A3D3EC" w14:textId="54E32A75" w:rsidR="004924F4" w:rsidRPr="00E2233C" w:rsidRDefault="0054226A" w:rsidP="0054226A">
      <w:pPr>
        <w:jc w:val="center"/>
        <w:pPrChange w:id="0" w:author="Niva, Liisa M" w:date="2023-07-11T11:41:00Z">
          <w:pPr/>
        </w:pPrChange>
      </w:pPr>
      <w:ins w:id="1" w:author="Niva, Liisa M" w:date="2023-07-11T11:41:00Z">
        <w:r>
          <w:t>July 11, 2023</w:t>
        </w:r>
      </w:ins>
    </w:p>
    <w:p w14:paraId="0D0B940D" w14:textId="77777777" w:rsidR="004924F4" w:rsidRPr="00E2233C" w:rsidRDefault="004924F4" w:rsidP="00D66566"/>
    <w:p w14:paraId="7FD67CB2" w14:textId="77777777" w:rsidR="004924F4" w:rsidRDefault="004924F4" w:rsidP="004924F4">
      <w:pPr>
        <w:rPr>
          <w:color w:val="000000" w:themeColor="text1"/>
        </w:rPr>
      </w:pPr>
      <w:r>
        <w:rPr>
          <w:color w:val="000000" w:themeColor="text1"/>
        </w:rPr>
        <w:t>Memorandum</w:t>
      </w:r>
    </w:p>
    <w:p w14:paraId="0E27B00A" w14:textId="77777777" w:rsidR="004924F4" w:rsidRDefault="004924F4" w:rsidP="004924F4">
      <w:pPr>
        <w:rPr>
          <w:color w:val="000000" w:themeColor="text1"/>
        </w:rPr>
      </w:pPr>
    </w:p>
    <w:p w14:paraId="6E2B0A48" w14:textId="207E6978" w:rsidR="004924F4" w:rsidRPr="0071578C" w:rsidRDefault="004924F4" w:rsidP="00E0742E">
      <w:r>
        <w:rPr>
          <w:color w:val="000000" w:themeColor="text1"/>
        </w:rPr>
        <w:t>To:</w:t>
      </w:r>
      <w:r w:rsidR="00E72186">
        <w:rPr>
          <w:color w:val="000000" w:themeColor="text1"/>
        </w:rPr>
        <w:t xml:space="preserve"> </w:t>
      </w:r>
      <w:r w:rsidR="001F389F">
        <w:rPr>
          <w:color w:val="000000" w:themeColor="text1"/>
        </w:rPr>
        <w:tab/>
        <w:t xml:space="preserve">      </w:t>
      </w:r>
      <w:r w:rsidR="00E0742E">
        <w:t xml:space="preserve">Acting Assistant Regional Director, Ecological Services, </w:t>
      </w:r>
      <w:r w:rsidR="000B5E23">
        <w:t>Mountain-Prairie Region</w:t>
      </w:r>
    </w:p>
    <w:p w14:paraId="60061E4C" w14:textId="77777777" w:rsidR="00B40236" w:rsidRDefault="00B40236" w:rsidP="004924F4">
      <w:pPr>
        <w:rPr>
          <w:color w:val="000000" w:themeColor="text1"/>
        </w:rPr>
      </w:pPr>
    </w:p>
    <w:p w14:paraId="60B27932" w14:textId="4B4C59C7" w:rsidR="00207062" w:rsidDel="000310CE" w:rsidRDefault="004924F4" w:rsidP="000310CE">
      <w:pPr>
        <w:rPr>
          <w:del w:id="2" w:author="Niva, Liisa M" w:date="2023-07-11T11:38:00Z"/>
        </w:rPr>
      </w:pPr>
      <w:r>
        <w:rPr>
          <w:color w:val="000000" w:themeColor="text1"/>
        </w:rPr>
        <w:t>From:</w:t>
      </w:r>
      <w:r w:rsidR="001F389F">
        <w:rPr>
          <w:color w:val="000000" w:themeColor="text1"/>
        </w:rPr>
        <w:tab/>
        <w:t xml:space="preserve">      </w:t>
      </w:r>
      <w:r w:rsidR="00A57B63">
        <w:t>Acting</w:t>
      </w:r>
      <w:r w:rsidR="00B67945" w:rsidRPr="004F0602">
        <w:t xml:space="preserve"> </w:t>
      </w:r>
      <w:ins w:id="3" w:author="Niva, Liisa M" w:date="2023-07-11T11:38:00Z">
        <w:r w:rsidR="000310CE">
          <w:t>Field O</w:t>
        </w:r>
      </w:ins>
      <w:ins w:id="4" w:author="Niva, Liisa M" w:date="2023-07-11T11:39:00Z">
        <w:r w:rsidR="000310CE">
          <w:t xml:space="preserve">ffice </w:t>
        </w:r>
      </w:ins>
      <w:r w:rsidR="00B67945" w:rsidRPr="004F0602">
        <w:t>Supervisor</w:t>
      </w:r>
      <w:r w:rsidR="00B67945">
        <w:t xml:space="preserve">, </w:t>
      </w:r>
      <w:r w:rsidR="009856EC" w:rsidRPr="004F0602">
        <w:t>Colorado</w:t>
      </w:r>
      <w:r w:rsidR="001122FE">
        <w:t xml:space="preserve"> </w:t>
      </w:r>
      <w:ins w:id="5" w:author="Niva, Liisa M" w:date="2023-07-11T11:39:00Z">
        <w:r w:rsidR="000310CE">
          <w:t xml:space="preserve">Ecological Services </w:t>
        </w:r>
      </w:ins>
      <w:r w:rsidR="001122FE">
        <w:t>Field Office</w:t>
      </w:r>
      <w:del w:id="6" w:author="Niva, Liisa M" w:date="2023-07-11T11:39:00Z">
        <w:r w:rsidR="009856EC" w:rsidRPr="004F0602" w:rsidDel="000310CE">
          <w:delText>, U.S. Fish a</w:delText>
        </w:r>
        <w:r w:rsidR="009856EC" w:rsidDel="000310CE">
          <w:delText>nd Wildlife Service</w:delText>
        </w:r>
      </w:del>
      <w:del w:id="7" w:author="Niva, Liisa M" w:date="2023-07-11T11:38:00Z">
        <w:r w:rsidR="00207062" w:rsidDel="000310CE">
          <w:delText>,</w:delText>
        </w:r>
      </w:del>
    </w:p>
    <w:p w14:paraId="4B94D5A5" w14:textId="5482F4E1" w:rsidR="004924F4" w:rsidRDefault="00207062" w:rsidP="000310CE">
      <w:pPr>
        <w:pPrChange w:id="8" w:author="Niva, Liisa M" w:date="2023-07-11T11:39:00Z">
          <w:pPr>
            <w:ind w:left="1080" w:hanging="1080"/>
          </w:pPr>
        </w:pPrChange>
      </w:pPr>
      <w:del w:id="9" w:author="Niva, Liisa M" w:date="2023-07-11T11:38:00Z">
        <w:r w:rsidDel="000310CE">
          <w:tab/>
          <w:delText>Grand Junction, CO</w:delText>
        </w:r>
      </w:del>
    </w:p>
    <w:p w14:paraId="107C5FE0" w14:textId="77777777" w:rsidR="00207062" w:rsidRDefault="00207062" w:rsidP="004924F4">
      <w:pPr>
        <w:rPr>
          <w:color w:val="000000" w:themeColor="text1"/>
        </w:rPr>
      </w:pPr>
    </w:p>
    <w:p w14:paraId="3F10D979" w14:textId="52C8FCDC" w:rsidR="006A447C" w:rsidRPr="00E2233C" w:rsidRDefault="004924F4" w:rsidP="001F389F">
      <w:pPr>
        <w:ind w:left="1080" w:hanging="1080"/>
      </w:pPr>
      <w:r>
        <w:rPr>
          <w:color w:val="000000" w:themeColor="text1"/>
        </w:rPr>
        <w:t>Subject:</w:t>
      </w:r>
      <w:r w:rsidR="001F389F">
        <w:rPr>
          <w:color w:val="000000" w:themeColor="text1"/>
        </w:rPr>
        <w:tab/>
      </w:r>
      <w:r w:rsidR="00623E78" w:rsidRPr="0021130F">
        <w:t xml:space="preserve">Biological Opinion for the </w:t>
      </w:r>
      <w:r w:rsidR="00CA72B3" w:rsidRPr="0021130F">
        <w:t xml:space="preserve">section 10(j) rulemaking for designation of a Nonessential </w:t>
      </w:r>
      <w:r w:rsidR="001F389F">
        <w:t>E</w:t>
      </w:r>
      <w:r w:rsidR="00CA72B3" w:rsidRPr="0021130F">
        <w:t xml:space="preserve">xperimental </w:t>
      </w:r>
      <w:r w:rsidR="001F389F">
        <w:t>P</w:t>
      </w:r>
      <w:r w:rsidR="00CA72B3" w:rsidRPr="0021130F">
        <w:t>opulation of the Gray Wolf</w:t>
      </w:r>
      <w:r w:rsidR="00C27898" w:rsidRPr="0021130F">
        <w:t xml:space="preserve"> in Colorado</w:t>
      </w:r>
      <w:r w:rsidR="006A447C" w:rsidRPr="0021130F">
        <w:t xml:space="preserve"> </w:t>
      </w:r>
    </w:p>
    <w:p w14:paraId="38BB17FA" w14:textId="66F47E2C" w:rsidR="006A447C" w:rsidRPr="00E2233C" w:rsidRDefault="006A447C" w:rsidP="004924F4"/>
    <w:p w14:paraId="4C993B7F" w14:textId="6CE1D5F0" w:rsidR="006A447C" w:rsidRPr="00E2233C" w:rsidRDefault="006A447C" w:rsidP="004924F4"/>
    <w:p w14:paraId="2ED94B47" w14:textId="3D78AF56" w:rsidR="006A447C" w:rsidRDefault="006569D9" w:rsidP="00B76BAA">
      <w:r>
        <w:t>This memorandum transmits the U.S. Fish and Wildlife Service’s</w:t>
      </w:r>
      <w:ins w:id="10" w:author="Niva, Liisa M" w:date="2023-07-11T11:51:00Z">
        <w:r w:rsidR="00B33F83">
          <w:t xml:space="preserve"> (Service)</w:t>
        </w:r>
      </w:ins>
      <w:r>
        <w:t xml:space="preserve"> </w:t>
      </w:r>
      <w:del w:id="11" w:author="Niva, Liisa M" w:date="2023-07-11T11:40:00Z">
        <w:r w:rsidDel="00494BA7">
          <w:delText>B</w:delText>
        </w:r>
      </w:del>
      <w:ins w:id="12" w:author="Niva, Liisa M" w:date="2023-07-11T11:40:00Z">
        <w:r w:rsidR="00494BA7">
          <w:t>b</w:t>
        </w:r>
      </w:ins>
      <w:r>
        <w:t>iological opinion</w:t>
      </w:r>
      <w:r w:rsidR="003F0FF6">
        <w:t xml:space="preserve"> (</w:t>
      </w:r>
      <w:del w:id="13" w:author="Niva, Liisa M" w:date="2023-07-11T11:41:00Z">
        <w:r w:rsidR="003F0FF6" w:rsidDel="00494BA7">
          <w:delText>BO</w:delText>
        </w:r>
      </w:del>
      <w:ins w:id="14" w:author="Niva, Liisa M" w:date="2023-07-11T11:41:00Z">
        <w:r w:rsidR="00494BA7">
          <w:t>opinion</w:t>
        </w:r>
      </w:ins>
      <w:r w:rsidR="003F0FF6">
        <w:t>)</w:t>
      </w:r>
      <w:r w:rsidR="001330F6">
        <w:t>,</w:t>
      </w:r>
      <w:r w:rsidR="00FB3F93">
        <w:t xml:space="preserve"> </w:t>
      </w:r>
      <w:r w:rsidR="00D5738B">
        <w:t>b</w:t>
      </w:r>
      <w:r w:rsidR="00FB3F93">
        <w:t>ased on our review of the proposed regulations for the Nonessential Experimental Population of the gray wolf (</w:t>
      </w:r>
      <w:r w:rsidR="00FB3F93" w:rsidRPr="00FB3F93">
        <w:rPr>
          <w:i/>
          <w:iCs/>
        </w:rPr>
        <w:t>Canis lupus</w:t>
      </w:r>
      <w:r w:rsidR="00FB3F93">
        <w:t>)</w:t>
      </w:r>
      <w:r w:rsidR="00D5738B">
        <w:t xml:space="preserve"> in Colorado</w:t>
      </w:r>
      <w:r w:rsidR="001330F6">
        <w:t xml:space="preserve"> to manage gray wolves </w:t>
      </w:r>
      <w:r w:rsidR="00565DCA">
        <w:t>inside the nonessential experimental population area</w:t>
      </w:r>
      <w:r w:rsidR="00D71E22">
        <w:t xml:space="preserve">.  The attached </w:t>
      </w:r>
      <w:del w:id="15" w:author="Niva, Liisa M" w:date="2023-07-11T11:41:00Z">
        <w:r w:rsidR="00D71E22" w:rsidDel="00741752">
          <w:delText>BO</w:delText>
        </w:r>
        <w:r w:rsidR="001A2133" w:rsidDel="00741752">
          <w:delText xml:space="preserve"> </w:delText>
        </w:r>
      </w:del>
      <w:ins w:id="16" w:author="Niva, Liisa M" w:date="2023-07-11T11:41:00Z">
        <w:r w:rsidR="00741752">
          <w:t>opinion</w:t>
        </w:r>
        <w:r w:rsidR="00741752">
          <w:t xml:space="preserve"> </w:t>
        </w:r>
      </w:ins>
      <w:r w:rsidR="001A2133">
        <w:t>analyzes impact of the proposed action on the experimental population of gray wolves</w:t>
      </w:r>
      <w:r w:rsidR="00B76BAA">
        <w:t xml:space="preserve">.  According to the </w:t>
      </w:r>
      <w:del w:id="17" w:author="Niva, Liisa M" w:date="2023-07-11T11:42:00Z">
        <w:r w:rsidR="00B76BAA" w:rsidDel="00741752">
          <w:delText xml:space="preserve">ESA </w:delText>
        </w:r>
      </w:del>
      <w:ins w:id="18" w:author="Niva, Liisa M" w:date="2023-07-11T11:42:00Z">
        <w:r w:rsidR="00741752">
          <w:t>Endangered Species Act</w:t>
        </w:r>
        <w:r w:rsidR="00741752">
          <w:t xml:space="preserve"> </w:t>
        </w:r>
      </w:ins>
      <w:r w:rsidR="00B76BAA">
        <w:t>(16 U.S.C. 1539</w:t>
      </w:r>
      <w:r w:rsidR="00A3058F">
        <w:t>(j</w:t>
      </w:r>
      <w:r w:rsidR="00B76BAA">
        <w:t>)(2)(C)(</w:t>
      </w:r>
      <w:proofErr w:type="spellStart"/>
      <w:r w:rsidR="00B76BAA">
        <w:t>i</w:t>
      </w:r>
      <w:proofErr w:type="spellEnd"/>
      <w:r w:rsidR="00B76BAA">
        <w:t xml:space="preserve">)), any experimental nonessential population located outside a National Park or National Wildlife Refuge System unit is treated as a proposed species. </w:t>
      </w:r>
      <w:r w:rsidR="00101928">
        <w:t xml:space="preserve"> </w:t>
      </w:r>
      <w:r w:rsidR="00B76BAA">
        <w:t>We</w:t>
      </w:r>
      <w:r w:rsidR="004767DD">
        <w:t xml:space="preserve"> </w:t>
      </w:r>
      <w:r w:rsidR="00B76BAA">
        <w:t>concluded that the proposed actions will not jeopardize the continued existence of the</w:t>
      </w:r>
      <w:r w:rsidR="00A45928">
        <w:t xml:space="preserve"> gray wolf.</w:t>
      </w:r>
    </w:p>
    <w:p w14:paraId="409D0775" w14:textId="6333D7E9" w:rsidR="004E0174" w:rsidRDefault="004E0174" w:rsidP="00B76BAA"/>
    <w:p w14:paraId="56EEFFA0" w14:textId="77157281" w:rsidR="004E0174" w:rsidRDefault="00E20A29" w:rsidP="004E0174">
      <w:r>
        <w:t>The attached</w:t>
      </w:r>
      <w:r w:rsidR="004E0174">
        <w:t xml:space="preserve"> </w:t>
      </w:r>
      <w:del w:id="19" w:author="Niva, Liisa M" w:date="2023-07-11T11:42:00Z">
        <w:r w:rsidR="004E0174" w:rsidDel="00741752">
          <w:delText xml:space="preserve">BO </w:delText>
        </w:r>
      </w:del>
      <w:ins w:id="20" w:author="Niva, Liisa M" w:date="2023-07-11T11:42:00Z">
        <w:r w:rsidR="00741752">
          <w:t>opinion</w:t>
        </w:r>
        <w:r w:rsidR="00741752">
          <w:t xml:space="preserve"> </w:t>
        </w:r>
      </w:ins>
      <w:r w:rsidR="004E0174">
        <w:t>is based on information provided in the proposed regulations for the nonessential experimental population of the gray wolf</w:t>
      </w:r>
      <w:del w:id="21" w:author="Niva, Liisa M" w:date="2023-07-11T11:43:00Z">
        <w:r w:rsidR="004E0174" w:rsidDel="002E3C57">
          <w:delText>,</w:delText>
        </w:r>
      </w:del>
      <w:r w:rsidR="004E0174">
        <w:t xml:space="preserve"> (</w:t>
      </w:r>
      <w:ins w:id="22" w:author="Niva, Liisa M" w:date="2023-07-11T11:48:00Z">
        <w:r w:rsidR="00AB75E5">
          <w:t xml:space="preserve">published </w:t>
        </w:r>
      </w:ins>
      <w:r w:rsidR="004E0174">
        <w:t xml:space="preserve">February 17, 2023), the associated </w:t>
      </w:r>
      <w:del w:id="23" w:author="Niva, Liisa M" w:date="2023-07-11T11:54:00Z">
        <w:r w:rsidR="004E0174" w:rsidDel="00B33F83">
          <w:delText>Final</w:delText>
        </w:r>
        <w:r w:rsidR="005258BD" w:rsidDel="00B33F83">
          <w:delText xml:space="preserve"> </w:delText>
        </w:r>
      </w:del>
      <w:ins w:id="24" w:author="Niva, Liisa M" w:date="2023-07-11T11:54:00Z">
        <w:r w:rsidR="00B33F83">
          <w:t xml:space="preserve">Draft </w:t>
        </w:r>
      </w:ins>
      <w:ins w:id="25" w:author="Niva, Liisa M" w:date="2023-07-11T13:48:00Z">
        <w:r w:rsidR="006361D2">
          <w:t xml:space="preserve">Final </w:t>
        </w:r>
      </w:ins>
      <w:r w:rsidR="004E0174">
        <w:t>Environmental Impact Statement on the proposed regulations, and other sources</w:t>
      </w:r>
      <w:r w:rsidR="005258BD">
        <w:t xml:space="preserve"> </w:t>
      </w:r>
      <w:r w:rsidR="004E0174">
        <w:t xml:space="preserve">of information available to the Service. </w:t>
      </w:r>
      <w:r w:rsidR="00A342C3">
        <w:t xml:space="preserve"> </w:t>
      </w:r>
      <w:r w:rsidR="004E0174">
        <w:t>A complete administrative record of this consultation is</w:t>
      </w:r>
      <w:r w:rsidR="005258BD">
        <w:t xml:space="preserve"> on file at the Colorado Ecological</w:t>
      </w:r>
      <w:r w:rsidR="006044A7">
        <w:t xml:space="preserve"> Services Filed Office, Grand Junction, C</w:t>
      </w:r>
      <w:del w:id="26" w:author="Niva, Liisa M" w:date="2023-07-11T11:52:00Z">
        <w:r w:rsidR="006044A7" w:rsidDel="00B33F83">
          <w:delText>O</w:delText>
        </w:r>
      </w:del>
      <w:ins w:id="27" w:author="Niva, Liisa M" w:date="2023-07-11T11:52:00Z">
        <w:r w:rsidR="00B33F83">
          <w:t>olorado</w:t>
        </w:r>
      </w:ins>
      <w:r w:rsidR="00040FFA">
        <w:t>.</w:t>
      </w:r>
    </w:p>
    <w:p w14:paraId="3FE1AFB2" w14:textId="501E0A11" w:rsidR="00101928" w:rsidRDefault="00101928" w:rsidP="004E0174"/>
    <w:p w14:paraId="2B75162E" w14:textId="620CE253" w:rsidR="00101928" w:rsidRPr="006569D9" w:rsidRDefault="00F84CE4" w:rsidP="004E0174">
      <w:r>
        <w:t xml:space="preserve">We have determined that the proposed action </w:t>
      </w:r>
      <w:r w:rsidR="00400049">
        <w:t>will have no effect to all other federally listed species in Colorado.</w:t>
      </w:r>
    </w:p>
    <w:p w14:paraId="3DEEC669" w14:textId="6F033383" w:rsidR="004924F4" w:rsidRPr="00E2233C" w:rsidRDefault="004924F4" w:rsidP="00D66566"/>
    <w:p w14:paraId="0444F5CD" w14:textId="77777777" w:rsidR="008671F6" w:rsidRDefault="008671F6" w:rsidP="00BE297E">
      <w:pPr>
        <w:tabs>
          <w:tab w:val="right" w:pos="9360"/>
        </w:tabs>
      </w:pPr>
    </w:p>
    <w:p w14:paraId="54D23D31" w14:textId="0AAC04E8" w:rsidR="00BE297E" w:rsidRPr="00BE297E" w:rsidRDefault="000554BC" w:rsidP="00BE297E">
      <w:pPr>
        <w:tabs>
          <w:tab w:val="right" w:pos="9360"/>
        </w:tabs>
      </w:pPr>
      <w:r>
        <w:t>Attachment</w:t>
      </w:r>
      <w:r w:rsidR="006215DB" w:rsidRPr="00BE297E">
        <w:t xml:space="preserve">:  </w:t>
      </w:r>
      <w:r w:rsidR="00BE297E" w:rsidRPr="00BE297E">
        <w:t xml:space="preserve">Biological Opinion Regarding the Designation of a Non-essential Experimental </w:t>
      </w:r>
    </w:p>
    <w:p w14:paraId="34CE0A41" w14:textId="0A353A11" w:rsidR="00470E06" w:rsidRPr="00BE297E" w:rsidRDefault="00BE297E" w:rsidP="00BE297E">
      <w:pPr>
        <w:tabs>
          <w:tab w:val="right" w:pos="9360"/>
        </w:tabs>
      </w:pPr>
      <w:r w:rsidRPr="00BE297E">
        <w:t>Gray Wolf (Canis lupus) Population within the State of Colorado</w:t>
      </w:r>
      <w:r w:rsidR="00E20A29">
        <w:t>.</w:t>
      </w:r>
    </w:p>
    <w:p w14:paraId="23F3430A" w14:textId="1E48F44B" w:rsidR="00DF49D2" w:rsidRPr="00E2233C" w:rsidRDefault="00DF49D2" w:rsidP="00470E06"/>
    <w:sectPr w:rsidR="00DF49D2" w:rsidRPr="00E2233C" w:rsidSect="00626538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-634" w:right="1440" w:bottom="1890" w:left="1440" w:header="720" w:footer="2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5B1EA" w14:textId="77777777" w:rsidR="00A3689F" w:rsidRDefault="00A3689F">
      <w:r>
        <w:separator/>
      </w:r>
    </w:p>
  </w:endnote>
  <w:endnote w:type="continuationSeparator" w:id="0">
    <w:p w14:paraId="5C1BDB55" w14:textId="77777777" w:rsidR="00A3689F" w:rsidRDefault="00A3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B55F8ED" w14:paraId="3F18E1F0" w14:textId="77777777" w:rsidTr="2B55F8ED">
      <w:tc>
        <w:tcPr>
          <w:tcW w:w="3120" w:type="dxa"/>
        </w:tcPr>
        <w:p w14:paraId="1BC433AE" w14:textId="6E07EE95" w:rsidR="2B55F8ED" w:rsidRDefault="2B55F8ED" w:rsidP="2B55F8ED">
          <w:pPr>
            <w:pStyle w:val="Header"/>
            <w:ind w:left="-115"/>
          </w:pPr>
        </w:p>
      </w:tc>
      <w:tc>
        <w:tcPr>
          <w:tcW w:w="3120" w:type="dxa"/>
        </w:tcPr>
        <w:p w14:paraId="3D2E1EDD" w14:textId="1E80D63E" w:rsidR="2B55F8ED" w:rsidRDefault="2B55F8ED" w:rsidP="2B55F8ED">
          <w:pPr>
            <w:pStyle w:val="Header"/>
            <w:jc w:val="center"/>
          </w:pPr>
        </w:p>
      </w:tc>
      <w:tc>
        <w:tcPr>
          <w:tcW w:w="3120" w:type="dxa"/>
        </w:tcPr>
        <w:p w14:paraId="196A17F3" w14:textId="7A0E953B" w:rsidR="2B55F8ED" w:rsidRDefault="2B55F8ED" w:rsidP="2B55F8ED">
          <w:pPr>
            <w:pStyle w:val="Header"/>
            <w:ind w:right="-115"/>
            <w:jc w:val="right"/>
          </w:pPr>
        </w:p>
      </w:tc>
    </w:tr>
  </w:tbl>
  <w:p w14:paraId="5F0405D5" w14:textId="4F0A9236" w:rsidR="2B55F8ED" w:rsidRDefault="2B55F8ED" w:rsidP="2B55F8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FEF7D" w14:textId="77777777" w:rsidR="00D85A69" w:rsidRPr="00E53077" w:rsidRDefault="00D85A69" w:rsidP="00626538">
    <w:pPr>
      <w:pStyle w:val="Letterjead"/>
      <w:ind w:left="0"/>
      <w:jc w:val="left"/>
      <w:rPr>
        <w:rFonts w:ascii="Felix Titling" w:hAnsi="Felix Titling"/>
        <w:b w:val="0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3F404" w14:textId="77777777" w:rsidR="00A3689F" w:rsidRDefault="00A3689F">
      <w:r>
        <w:separator/>
      </w:r>
    </w:p>
  </w:footnote>
  <w:footnote w:type="continuationSeparator" w:id="0">
    <w:p w14:paraId="75E4F1E2" w14:textId="77777777" w:rsidR="00A3689F" w:rsidRDefault="00A36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3CBC8" w14:textId="7F3E8169" w:rsidR="00D85A69" w:rsidRDefault="00516FC9" w:rsidP="00C4577C">
    <w:pPr>
      <w:pStyle w:val="Header"/>
    </w:pPr>
    <w:r>
      <w:t>([project code]: [entity] [shortened project name</w:t>
    </w:r>
    <w:proofErr w:type="gramStart"/>
    <w:r w:rsidR="00A02E5E">
      <w:t xml:space="preserve">])  </w:t>
    </w:r>
    <w:r>
      <w:t xml:space="preserve"> </w:t>
    </w:r>
    <w:proofErr w:type="gramEnd"/>
    <w:r>
      <w:t xml:space="preserve">                                                            </w:t>
    </w:r>
    <w:r>
      <w:tab/>
      <w:t xml:space="preserve">    </w:t>
    </w:r>
    <w:r w:rsidR="00D85A69">
      <w:fldChar w:fldCharType="begin"/>
    </w:r>
    <w:r w:rsidR="00D85A69">
      <w:instrText xml:space="preserve"> PAGE   \* MERGEFORMAT </w:instrText>
    </w:r>
    <w:r w:rsidR="00D85A69">
      <w:fldChar w:fldCharType="separate"/>
    </w:r>
    <w:r w:rsidR="00B12A2A">
      <w:rPr>
        <w:noProof/>
      </w:rPr>
      <w:t>2</w:t>
    </w:r>
    <w:r w:rsidR="00D85A69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D245A" w14:textId="77777777" w:rsidR="00D85A69" w:rsidRDefault="00D85A69" w:rsidP="003059C9">
    <w:pPr>
      <w:widowControl w:val="0"/>
      <w:autoSpaceDE w:val="0"/>
      <w:autoSpaceDN w:val="0"/>
      <w:spacing w:line="271" w:lineRule="exact"/>
      <w:ind w:left="1865" w:right="177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name w:val="AutoList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845B2"/>
    <w:multiLevelType w:val="hybridMultilevel"/>
    <w:tmpl w:val="79B23872"/>
    <w:lvl w:ilvl="0" w:tplc="68E8F38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1610FF4"/>
    <w:multiLevelType w:val="hybridMultilevel"/>
    <w:tmpl w:val="817C03C8"/>
    <w:lvl w:ilvl="0" w:tplc="56A8CEDE">
      <w:numFmt w:val="bullet"/>
      <w:lvlText w:val="•"/>
      <w:lvlJc w:val="left"/>
      <w:pPr>
        <w:ind w:left="4950" w:hanging="92"/>
      </w:pPr>
      <w:rPr>
        <w:rFonts w:ascii="Cambria" w:eastAsia="Cambria" w:hAnsi="Cambria" w:cs="Cambria" w:hint="default"/>
        <w:color w:val="041C5C"/>
        <w:w w:val="76"/>
        <w:sz w:val="12"/>
        <w:szCs w:val="12"/>
        <w:lang w:val="en-US" w:eastAsia="en-US" w:bidi="en-US"/>
      </w:rPr>
    </w:lvl>
    <w:lvl w:ilvl="1" w:tplc="CDE0ACBE">
      <w:numFmt w:val="bullet"/>
      <w:lvlText w:val="•"/>
      <w:lvlJc w:val="left"/>
      <w:pPr>
        <w:ind w:left="5484" w:hanging="92"/>
      </w:pPr>
      <w:rPr>
        <w:rFonts w:hint="default"/>
        <w:lang w:val="en-US" w:eastAsia="en-US" w:bidi="en-US"/>
      </w:rPr>
    </w:lvl>
    <w:lvl w:ilvl="2" w:tplc="957AD920">
      <w:numFmt w:val="bullet"/>
      <w:lvlText w:val="•"/>
      <w:lvlJc w:val="left"/>
      <w:pPr>
        <w:ind w:left="6008" w:hanging="92"/>
      </w:pPr>
      <w:rPr>
        <w:rFonts w:hint="default"/>
        <w:lang w:val="en-US" w:eastAsia="en-US" w:bidi="en-US"/>
      </w:rPr>
    </w:lvl>
    <w:lvl w:ilvl="3" w:tplc="63EAA676">
      <w:numFmt w:val="bullet"/>
      <w:lvlText w:val="•"/>
      <w:lvlJc w:val="left"/>
      <w:pPr>
        <w:ind w:left="6532" w:hanging="92"/>
      </w:pPr>
      <w:rPr>
        <w:rFonts w:hint="default"/>
        <w:lang w:val="en-US" w:eastAsia="en-US" w:bidi="en-US"/>
      </w:rPr>
    </w:lvl>
    <w:lvl w:ilvl="4" w:tplc="98DEFBB6">
      <w:numFmt w:val="bullet"/>
      <w:lvlText w:val="•"/>
      <w:lvlJc w:val="left"/>
      <w:pPr>
        <w:ind w:left="7056" w:hanging="92"/>
      </w:pPr>
      <w:rPr>
        <w:rFonts w:hint="default"/>
        <w:lang w:val="en-US" w:eastAsia="en-US" w:bidi="en-US"/>
      </w:rPr>
    </w:lvl>
    <w:lvl w:ilvl="5" w:tplc="067AF856">
      <w:numFmt w:val="bullet"/>
      <w:lvlText w:val="•"/>
      <w:lvlJc w:val="left"/>
      <w:pPr>
        <w:ind w:left="7580" w:hanging="92"/>
      </w:pPr>
      <w:rPr>
        <w:rFonts w:hint="default"/>
        <w:lang w:val="en-US" w:eastAsia="en-US" w:bidi="en-US"/>
      </w:rPr>
    </w:lvl>
    <w:lvl w:ilvl="6" w:tplc="B22CD58A">
      <w:numFmt w:val="bullet"/>
      <w:lvlText w:val="•"/>
      <w:lvlJc w:val="left"/>
      <w:pPr>
        <w:ind w:left="8104" w:hanging="92"/>
      </w:pPr>
      <w:rPr>
        <w:rFonts w:hint="default"/>
        <w:lang w:val="en-US" w:eastAsia="en-US" w:bidi="en-US"/>
      </w:rPr>
    </w:lvl>
    <w:lvl w:ilvl="7" w:tplc="BD223592">
      <w:numFmt w:val="bullet"/>
      <w:lvlText w:val="•"/>
      <w:lvlJc w:val="left"/>
      <w:pPr>
        <w:ind w:left="8628" w:hanging="92"/>
      </w:pPr>
      <w:rPr>
        <w:rFonts w:hint="default"/>
        <w:lang w:val="en-US" w:eastAsia="en-US" w:bidi="en-US"/>
      </w:rPr>
    </w:lvl>
    <w:lvl w:ilvl="8" w:tplc="6A9423F4">
      <w:numFmt w:val="bullet"/>
      <w:lvlText w:val="•"/>
      <w:lvlJc w:val="left"/>
      <w:pPr>
        <w:ind w:left="9152" w:hanging="92"/>
      </w:pPr>
      <w:rPr>
        <w:rFonts w:hint="default"/>
        <w:lang w:val="en-US" w:eastAsia="en-US" w:bidi="en-US"/>
      </w:rPr>
    </w:lvl>
  </w:abstractNum>
  <w:abstractNum w:abstractNumId="3" w15:restartNumberingAfterBreak="0">
    <w:nsid w:val="01F95DDA"/>
    <w:multiLevelType w:val="hybridMultilevel"/>
    <w:tmpl w:val="91BC6BA2"/>
    <w:lvl w:ilvl="0" w:tplc="8300FDB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5F6BA3"/>
    <w:multiLevelType w:val="hybridMultilevel"/>
    <w:tmpl w:val="CC9AD15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47D6637"/>
    <w:multiLevelType w:val="hybridMultilevel"/>
    <w:tmpl w:val="473E6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8F68E5"/>
    <w:multiLevelType w:val="hybridMultilevel"/>
    <w:tmpl w:val="5F129698"/>
    <w:lvl w:ilvl="0" w:tplc="4320A74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6E3493"/>
    <w:multiLevelType w:val="hybridMultilevel"/>
    <w:tmpl w:val="3F2E1E94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F32680"/>
    <w:multiLevelType w:val="hybridMultilevel"/>
    <w:tmpl w:val="4DB21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364245"/>
    <w:multiLevelType w:val="hybridMultilevel"/>
    <w:tmpl w:val="0E565F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86120E0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09F9464B"/>
    <w:multiLevelType w:val="hybridMultilevel"/>
    <w:tmpl w:val="D87A6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9776E"/>
    <w:multiLevelType w:val="hybridMultilevel"/>
    <w:tmpl w:val="1A0EE06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0F0861FE"/>
    <w:multiLevelType w:val="hybridMultilevel"/>
    <w:tmpl w:val="312A6050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F0A6D5F"/>
    <w:multiLevelType w:val="hybridMultilevel"/>
    <w:tmpl w:val="4928E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E84561"/>
    <w:multiLevelType w:val="hybridMultilevel"/>
    <w:tmpl w:val="EE027E3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AC3147"/>
    <w:multiLevelType w:val="hybridMultilevel"/>
    <w:tmpl w:val="5B6A7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2444A37"/>
    <w:multiLevelType w:val="hybridMultilevel"/>
    <w:tmpl w:val="D36EB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90DE8"/>
    <w:multiLevelType w:val="hybridMultilevel"/>
    <w:tmpl w:val="77EC0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92273C"/>
    <w:multiLevelType w:val="hybridMultilevel"/>
    <w:tmpl w:val="3878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4BC73AC"/>
    <w:multiLevelType w:val="hybridMultilevel"/>
    <w:tmpl w:val="A0346A0A"/>
    <w:lvl w:ilvl="0" w:tplc="F5DC897A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466A4B"/>
    <w:multiLevelType w:val="hybridMultilevel"/>
    <w:tmpl w:val="B5DE7840"/>
    <w:lvl w:ilvl="0" w:tplc="CCA45058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D5E2CE0"/>
    <w:multiLevelType w:val="hybridMultilevel"/>
    <w:tmpl w:val="A5C88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0F021BF"/>
    <w:multiLevelType w:val="hybridMultilevel"/>
    <w:tmpl w:val="C7D27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23A87"/>
    <w:multiLevelType w:val="hybridMultilevel"/>
    <w:tmpl w:val="899A5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9A10F7C"/>
    <w:multiLevelType w:val="hybridMultilevel"/>
    <w:tmpl w:val="1B226C82"/>
    <w:lvl w:ilvl="0" w:tplc="2490069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6" w15:restartNumberingAfterBreak="0">
    <w:nsid w:val="407D3A0C"/>
    <w:multiLevelType w:val="hybridMultilevel"/>
    <w:tmpl w:val="38268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666AA6"/>
    <w:multiLevelType w:val="hybridMultilevel"/>
    <w:tmpl w:val="75DA8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6D5CAE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6462A94"/>
    <w:multiLevelType w:val="hybridMultilevel"/>
    <w:tmpl w:val="54B401D8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5429F7"/>
    <w:multiLevelType w:val="hybridMultilevel"/>
    <w:tmpl w:val="44BE7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EC2969"/>
    <w:multiLevelType w:val="hybridMultilevel"/>
    <w:tmpl w:val="C3787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134AD"/>
    <w:multiLevelType w:val="hybridMultilevel"/>
    <w:tmpl w:val="79CC25A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6803765C"/>
    <w:multiLevelType w:val="hybridMultilevel"/>
    <w:tmpl w:val="DF80F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4B3619"/>
    <w:multiLevelType w:val="hybridMultilevel"/>
    <w:tmpl w:val="414A0CF2"/>
    <w:lvl w:ilvl="0" w:tplc="A036C27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i w:val="0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698563C2"/>
    <w:multiLevelType w:val="hybridMultilevel"/>
    <w:tmpl w:val="A08A6D02"/>
    <w:lvl w:ilvl="0" w:tplc="77DCC48E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E191D"/>
    <w:multiLevelType w:val="hybridMultilevel"/>
    <w:tmpl w:val="22AEB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1B2A4C"/>
    <w:multiLevelType w:val="hybridMultilevel"/>
    <w:tmpl w:val="A448D0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952216C"/>
    <w:multiLevelType w:val="hybridMultilevel"/>
    <w:tmpl w:val="0C881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DF57F96"/>
    <w:multiLevelType w:val="hybridMultilevel"/>
    <w:tmpl w:val="EFF65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7A41F7"/>
    <w:multiLevelType w:val="hybridMultilevel"/>
    <w:tmpl w:val="E0C8E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70832166">
    <w:abstractNumId w:val="3"/>
  </w:num>
  <w:num w:numId="2" w16cid:durableId="666708916">
    <w:abstractNumId w:val="5"/>
  </w:num>
  <w:num w:numId="3" w16cid:durableId="1481969552">
    <w:abstractNumId w:val="30"/>
  </w:num>
  <w:num w:numId="4" w16cid:durableId="1979068329">
    <w:abstractNumId w:val="23"/>
  </w:num>
  <w:num w:numId="5" w16cid:durableId="1828860520">
    <w:abstractNumId w:val="27"/>
  </w:num>
  <w:num w:numId="6" w16cid:durableId="1419667599">
    <w:abstractNumId w:val="39"/>
  </w:num>
  <w:num w:numId="7" w16cid:durableId="1501582442">
    <w:abstractNumId w:val="35"/>
  </w:num>
  <w:num w:numId="8" w16cid:durableId="607011637">
    <w:abstractNumId w:val="13"/>
  </w:num>
  <w:num w:numId="9" w16cid:durableId="705715495">
    <w:abstractNumId w:val="7"/>
  </w:num>
  <w:num w:numId="10" w16cid:durableId="1786076581">
    <w:abstractNumId w:val="33"/>
  </w:num>
  <w:num w:numId="11" w16cid:durableId="1105809003">
    <w:abstractNumId w:val="14"/>
  </w:num>
  <w:num w:numId="12" w16cid:durableId="485557823">
    <w:abstractNumId w:val="40"/>
  </w:num>
  <w:num w:numId="13" w16cid:durableId="1773162683">
    <w:abstractNumId w:val="29"/>
  </w:num>
  <w:num w:numId="14" w16cid:durableId="14635793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9352641">
    <w:abstractNumId w:val="25"/>
  </w:num>
  <w:num w:numId="16" w16cid:durableId="275674726">
    <w:abstractNumId w:val="4"/>
  </w:num>
  <w:num w:numId="17" w16cid:durableId="20475451">
    <w:abstractNumId w:val="15"/>
  </w:num>
  <w:num w:numId="18" w16cid:durableId="1925527905">
    <w:abstractNumId w:val="32"/>
  </w:num>
  <w:num w:numId="19" w16cid:durableId="1411660079">
    <w:abstractNumId w:val="31"/>
  </w:num>
  <w:num w:numId="20" w16cid:durableId="1094327168">
    <w:abstractNumId w:val="37"/>
  </w:num>
  <w:num w:numId="21" w16cid:durableId="2041784328">
    <w:abstractNumId w:val="21"/>
  </w:num>
  <w:num w:numId="22" w16cid:durableId="2128963296">
    <w:abstractNumId w:val="28"/>
  </w:num>
  <w:num w:numId="23" w16cid:durableId="952907094">
    <w:abstractNumId w:val="12"/>
  </w:num>
  <w:num w:numId="24" w16cid:durableId="25109878">
    <w:abstractNumId w:val="10"/>
  </w:num>
  <w:num w:numId="25" w16cid:durableId="76946091">
    <w:abstractNumId w:val="9"/>
  </w:num>
  <w:num w:numId="26" w16cid:durableId="608246974">
    <w:abstractNumId w:val="17"/>
  </w:num>
  <w:num w:numId="27" w16cid:durableId="1760171451">
    <w:abstractNumId w:val="11"/>
  </w:num>
  <w:num w:numId="28" w16cid:durableId="18134043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9219902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080328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3893257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1713195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8334339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532045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874536490">
    <w:abstractNumId w:val="34"/>
  </w:num>
  <w:num w:numId="36" w16cid:durableId="596209696">
    <w:abstractNumId w:val="36"/>
  </w:num>
  <w:num w:numId="37" w16cid:durableId="1558469919">
    <w:abstractNumId w:val="26"/>
  </w:num>
  <w:num w:numId="38" w16cid:durableId="1190488349">
    <w:abstractNumId w:val="1"/>
  </w:num>
  <w:num w:numId="39" w16cid:durableId="1002467949">
    <w:abstractNumId w:val="8"/>
  </w:num>
  <w:num w:numId="40" w16cid:durableId="128788394">
    <w:abstractNumId w:val="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iva, Liisa M">
    <w15:presenceInfo w15:providerId="AD" w15:userId="S::liisa_niva@fws.gov::1dd5658d-6b43-458f-852e-8d0ef00252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E5"/>
    <w:rsid w:val="000016C9"/>
    <w:rsid w:val="00011650"/>
    <w:rsid w:val="00013E74"/>
    <w:rsid w:val="00015195"/>
    <w:rsid w:val="00020D96"/>
    <w:rsid w:val="00030F6B"/>
    <w:rsid w:val="000310CE"/>
    <w:rsid w:val="000320DA"/>
    <w:rsid w:val="00032320"/>
    <w:rsid w:val="00040FFA"/>
    <w:rsid w:val="000440CA"/>
    <w:rsid w:val="00046443"/>
    <w:rsid w:val="00051CFF"/>
    <w:rsid w:val="000554BC"/>
    <w:rsid w:val="0006081A"/>
    <w:rsid w:val="00072A64"/>
    <w:rsid w:val="0007361C"/>
    <w:rsid w:val="000749F4"/>
    <w:rsid w:val="000769DA"/>
    <w:rsid w:val="00077906"/>
    <w:rsid w:val="00081293"/>
    <w:rsid w:val="000814C2"/>
    <w:rsid w:val="0008181D"/>
    <w:rsid w:val="000877E2"/>
    <w:rsid w:val="00090461"/>
    <w:rsid w:val="000943BA"/>
    <w:rsid w:val="00094409"/>
    <w:rsid w:val="000A1382"/>
    <w:rsid w:val="000A522E"/>
    <w:rsid w:val="000B13BF"/>
    <w:rsid w:val="000B2545"/>
    <w:rsid w:val="000B5E23"/>
    <w:rsid w:val="000D1720"/>
    <w:rsid w:val="000D1F06"/>
    <w:rsid w:val="000E041E"/>
    <w:rsid w:val="000E09E9"/>
    <w:rsid w:val="000E2B4F"/>
    <w:rsid w:val="000F0C9B"/>
    <w:rsid w:val="000F547B"/>
    <w:rsid w:val="000F6B0E"/>
    <w:rsid w:val="00101928"/>
    <w:rsid w:val="00106869"/>
    <w:rsid w:val="001113A9"/>
    <w:rsid w:val="001122FE"/>
    <w:rsid w:val="00121440"/>
    <w:rsid w:val="001233B8"/>
    <w:rsid w:val="00124584"/>
    <w:rsid w:val="001256F7"/>
    <w:rsid w:val="00125711"/>
    <w:rsid w:val="00125D94"/>
    <w:rsid w:val="001330F6"/>
    <w:rsid w:val="001331A7"/>
    <w:rsid w:val="00136397"/>
    <w:rsid w:val="00136F47"/>
    <w:rsid w:val="00150B9B"/>
    <w:rsid w:val="00161A2A"/>
    <w:rsid w:val="0017502E"/>
    <w:rsid w:val="001869C7"/>
    <w:rsid w:val="00187225"/>
    <w:rsid w:val="00190075"/>
    <w:rsid w:val="001947DA"/>
    <w:rsid w:val="001A2133"/>
    <w:rsid w:val="001A3C1C"/>
    <w:rsid w:val="001A5ACA"/>
    <w:rsid w:val="001A7623"/>
    <w:rsid w:val="001B049B"/>
    <w:rsid w:val="001B32C3"/>
    <w:rsid w:val="001C3906"/>
    <w:rsid w:val="001D0C4E"/>
    <w:rsid w:val="001D72E4"/>
    <w:rsid w:val="001E1450"/>
    <w:rsid w:val="001E2AEC"/>
    <w:rsid w:val="001E4657"/>
    <w:rsid w:val="001E72CE"/>
    <w:rsid w:val="001E7DB5"/>
    <w:rsid w:val="001F389F"/>
    <w:rsid w:val="002002D2"/>
    <w:rsid w:val="00207062"/>
    <w:rsid w:val="002073A3"/>
    <w:rsid w:val="0021130F"/>
    <w:rsid w:val="002122EE"/>
    <w:rsid w:val="0021280A"/>
    <w:rsid w:val="00212BFE"/>
    <w:rsid w:val="00214BEF"/>
    <w:rsid w:val="0022191B"/>
    <w:rsid w:val="00236E09"/>
    <w:rsid w:val="00241D6A"/>
    <w:rsid w:val="00245D02"/>
    <w:rsid w:val="00247C61"/>
    <w:rsid w:val="00253E3F"/>
    <w:rsid w:val="00262005"/>
    <w:rsid w:val="00264629"/>
    <w:rsid w:val="002701A2"/>
    <w:rsid w:val="00272DAC"/>
    <w:rsid w:val="0027344A"/>
    <w:rsid w:val="0027483D"/>
    <w:rsid w:val="002778FD"/>
    <w:rsid w:val="0028372B"/>
    <w:rsid w:val="002A4E99"/>
    <w:rsid w:val="002A5C95"/>
    <w:rsid w:val="002B5080"/>
    <w:rsid w:val="002B512A"/>
    <w:rsid w:val="002B6A8B"/>
    <w:rsid w:val="002B73DD"/>
    <w:rsid w:val="002B768D"/>
    <w:rsid w:val="002C15C8"/>
    <w:rsid w:val="002C40CD"/>
    <w:rsid w:val="002C4E89"/>
    <w:rsid w:val="002C6038"/>
    <w:rsid w:val="002E278F"/>
    <w:rsid w:val="002E3C57"/>
    <w:rsid w:val="002F07B5"/>
    <w:rsid w:val="002F0A07"/>
    <w:rsid w:val="002F133C"/>
    <w:rsid w:val="002F37DA"/>
    <w:rsid w:val="002F755B"/>
    <w:rsid w:val="003059C9"/>
    <w:rsid w:val="00316D83"/>
    <w:rsid w:val="00324527"/>
    <w:rsid w:val="00325E3B"/>
    <w:rsid w:val="0032685F"/>
    <w:rsid w:val="00332DE0"/>
    <w:rsid w:val="003374C2"/>
    <w:rsid w:val="00355676"/>
    <w:rsid w:val="00355C74"/>
    <w:rsid w:val="0036044F"/>
    <w:rsid w:val="003652C2"/>
    <w:rsid w:val="00370980"/>
    <w:rsid w:val="00382F06"/>
    <w:rsid w:val="0038765F"/>
    <w:rsid w:val="0039129C"/>
    <w:rsid w:val="003A215A"/>
    <w:rsid w:val="003A72A9"/>
    <w:rsid w:val="003B083C"/>
    <w:rsid w:val="003B0B6D"/>
    <w:rsid w:val="003C1D12"/>
    <w:rsid w:val="003C1FD5"/>
    <w:rsid w:val="003C62D3"/>
    <w:rsid w:val="003D20F6"/>
    <w:rsid w:val="003D2A59"/>
    <w:rsid w:val="003D7357"/>
    <w:rsid w:val="003E09E9"/>
    <w:rsid w:val="003F0FF6"/>
    <w:rsid w:val="003F7836"/>
    <w:rsid w:val="00400049"/>
    <w:rsid w:val="004040A0"/>
    <w:rsid w:val="0041085F"/>
    <w:rsid w:val="00411C91"/>
    <w:rsid w:val="0041411A"/>
    <w:rsid w:val="004159DF"/>
    <w:rsid w:val="00422D4E"/>
    <w:rsid w:val="0042347B"/>
    <w:rsid w:val="00430376"/>
    <w:rsid w:val="0043457F"/>
    <w:rsid w:val="00435488"/>
    <w:rsid w:val="00436951"/>
    <w:rsid w:val="00437D64"/>
    <w:rsid w:val="004448D4"/>
    <w:rsid w:val="004468A6"/>
    <w:rsid w:val="00454A2A"/>
    <w:rsid w:val="00455AF1"/>
    <w:rsid w:val="00457A83"/>
    <w:rsid w:val="004662CA"/>
    <w:rsid w:val="00470E06"/>
    <w:rsid w:val="004724FE"/>
    <w:rsid w:val="004767DD"/>
    <w:rsid w:val="004829D4"/>
    <w:rsid w:val="004924F4"/>
    <w:rsid w:val="00493DC4"/>
    <w:rsid w:val="00494BA7"/>
    <w:rsid w:val="00497A77"/>
    <w:rsid w:val="004A2019"/>
    <w:rsid w:val="004A6609"/>
    <w:rsid w:val="004A67EF"/>
    <w:rsid w:val="004D3AE5"/>
    <w:rsid w:val="004E0174"/>
    <w:rsid w:val="004E0569"/>
    <w:rsid w:val="004E10BC"/>
    <w:rsid w:val="004F0AF4"/>
    <w:rsid w:val="005017DD"/>
    <w:rsid w:val="00505BD9"/>
    <w:rsid w:val="005145F4"/>
    <w:rsid w:val="00515A38"/>
    <w:rsid w:val="00516FC9"/>
    <w:rsid w:val="005221B5"/>
    <w:rsid w:val="005258BD"/>
    <w:rsid w:val="00525C54"/>
    <w:rsid w:val="00525E65"/>
    <w:rsid w:val="00526459"/>
    <w:rsid w:val="00530687"/>
    <w:rsid w:val="00534205"/>
    <w:rsid w:val="00540D35"/>
    <w:rsid w:val="0054226A"/>
    <w:rsid w:val="0054302A"/>
    <w:rsid w:val="00550EF0"/>
    <w:rsid w:val="00560F9A"/>
    <w:rsid w:val="00565DCA"/>
    <w:rsid w:val="005677EB"/>
    <w:rsid w:val="00572E91"/>
    <w:rsid w:val="005747B8"/>
    <w:rsid w:val="00577890"/>
    <w:rsid w:val="005844AB"/>
    <w:rsid w:val="0058600D"/>
    <w:rsid w:val="005A1358"/>
    <w:rsid w:val="005C14F4"/>
    <w:rsid w:val="005C15FD"/>
    <w:rsid w:val="005C1617"/>
    <w:rsid w:val="005D2CE3"/>
    <w:rsid w:val="005D5F4F"/>
    <w:rsid w:val="005D6917"/>
    <w:rsid w:val="005E33A0"/>
    <w:rsid w:val="005F10B5"/>
    <w:rsid w:val="005F7239"/>
    <w:rsid w:val="0060052A"/>
    <w:rsid w:val="006021C4"/>
    <w:rsid w:val="006044A7"/>
    <w:rsid w:val="006215DB"/>
    <w:rsid w:val="00621F51"/>
    <w:rsid w:val="00623E78"/>
    <w:rsid w:val="0062462A"/>
    <w:rsid w:val="00626538"/>
    <w:rsid w:val="00632942"/>
    <w:rsid w:val="006345F6"/>
    <w:rsid w:val="006361D2"/>
    <w:rsid w:val="0064092D"/>
    <w:rsid w:val="00643C6A"/>
    <w:rsid w:val="006452E8"/>
    <w:rsid w:val="00645D70"/>
    <w:rsid w:val="006569D9"/>
    <w:rsid w:val="00661C3D"/>
    <w:rsid w:val="006624F9"/>
    <w:rsid w:val="00662CF1"/>
    <w:rsid w:val="006750F7"/>
    <w:rsid w:val="006838A3"/>
    <w:rsid w:val="0068450E"/>
    <w:rsid w:val="00684987"/>
    <w:rsid w:val="00691D9C"/>
    <w:rsid w:val="0069290C"/>
    <w:rsid w:val="0069575E"/>
    <w:rsid w:val="00695DD6"/>
    <w:rsid w:val="006A24D9"/>
    <w:rsid w:val="006A351B"/>
    <w:rsid w:val="006A447C"/>
    <w:rsid w:val="006B1BE2"/>
    <w:rsid w:val="006B217B"/>
    <w:rsid w:val="006B3966"/>
    <w:rsid w:val="006B5A98"/>
    <w:rsid w:val="006C09E0"/>
    <w:rsid w:val="006C421E"/>
    <w:rsid w:val="006D038C"/>
    <w:rsid w:val="006D2126"/>
    <w:rsid w:val="006D4CF9"/>
    <w:rsid w:val="006E1140"/>
    <w:rsid w:val="006E2A9E"/>
    <w:rsid w:val="006E54A1"/>
    <w:rsid w:val="006F366E"/>
    <w:rsid w:val="006F5D31"/>
    <w:rsid w:val="00704932"/>
    <w:rsid w:val="00704974"/>
    <w:rsid w:val="007064D9"/>
    <w:rsid w:val="00707CC4"/>
    <w:rsid w:val="00711709"/>
    <w:rsid w:val="00714BB6"/>
    <w:rsid w:val="007151B3"/>
    <w:rsid w:val="0071578C"/>
    <w:rsid w:val="00734B83"/>
    <w:rsid w:val="00741752"/>
    <w:rsid w:val="00742CA7"/>
    <w:rsid w:val="007442D0"/>
    <w:rsid w:val="007457BA"/>
    <w:rsid w:val="00751B34"/>
    <w:rsid w:val="007523C3"/>
    <w:rsid w:val="0075727E"/>
    <w:rsid w:val="00757507"/>
    <w:rsid w:val="00761804"/>
    <w:rsid w:val="007628FE"/>
    <w:rsid w:val="00765608"/>
    <w:rsid w:val="00766C82"/>
    <w:rsid w:val="007711FD"/>
    <w:rsid w:val="007747B5"/>
    <w:rsid w:val="00776F54"/>
    <w:rsid w:val="00777A84"/>
    <w:rsid w:val="00777C0D"/>
    <w:rsid w:val="00780F7B"/>
    <w:rsid w:val="007872A0"/>
    <w:rsid w:val="007903F5"/>
    <w:rsid w:val="00795205"/>
    <w:rsid w:val="007A316F"/>
    <w:rsid w:val="007A6F2C"/>
    <w:rsid w:val="007A711F"/>
    <w:rsid w:val="007A7A19"/>
    <w:rsid w:val="007C1D71"/>
    <w:rsid w:val="007C5AA0"/>
    <w:rsid w:val="007C61AE"/>
    <w:rsid w:val="007C71B3"/>
    <w:rsid w:val="007D05EA"/>
    <w:rsid w:val="007D75C0"/>
    <w:rsid w:val="007E1787"/>
    <w:rsid w:val="007E6347"/>
    <w:rsid w:val="007E64BB"/>
    <w:rsid w:val="007E71CC"/>
    <w:rsid w:val="007F4B68"/>
    <w:rsid w:val="00800A5C"/>
    <w:rsid w:val="0080231C"/>
    <w:rsid w:val="008123B2"/>
    <w:rsid w:val="00813452"/>
    <w:rsid w:val="00816EC8"/>
    <w:rsid w:val="00820E47"/>
    <w:rsid w:val="00821EA9"/>
    <w:rsid w:val="008269E9"/>
    <w:rsid w:val="0082749C"/>
    <w:rsid w:val="008335A1"/>
    <w:rsid w:val="00834358"/>
    <w:rsid w:val="0083791D"/>
    <w:rsid w:val="008405D0"/>
    <w:rsid w:val="0085283F"/>
    <w:rsid w:val="00854DD3"/>
    <w:rsid w:val="008650F2"/>
    <w:rsid w:val="008671C1"/>
    <w:rsid w:val="008671F6"/>
    <w:rsid w:val="008700F1"/>
    <w:rsid w:val="00874349"/>
    <w:rsid w:val="00880CDE"/>
    <w:rsid w:val="008830CB"/>
    <w:rsid w:val="008A4697"/>
    <w:rsid w:val="008A4C6E"/>
    <w:rsid w:val="008A6A95"/>
    <w:rsid w:val="008B00BA"/>
    <w:rsid w:val="008B2A61"/>
    <w:rsid w:val="008C47EE"/>
    <w:rsid w:val="008D2E26"/>
    <w:rsid w:val="008D5F85"/>
    <w:rsid w:val="008D6339"/>
    <w:rsid w:val="008E2843"/>
    <w:rsid w:val="008E622A"/>
    <w:rsid w:val="008F0C5B"/>
    <w:rsid w:val="008F256D"/>
    <w:rsid w:val="008F4B30"/>
    <w:rsid w:val="008F66CD"/>
    <w:rsid w:val="008F7FC8"/>
    <w:rsid w:val="00903BBA"/>
    <w:rsid w:val="00906AA4"/>
    <w:rsid w:val="00911284"/>
    <w:rsid w:val="00912BB8"/>
    <w:rsid w:val="00925B11"/>
    <w:rsid w:val="009268B9"/>
    <w:rsid w:val="00935733"/>
    <w:rsid w:val="009359C5"/>
    <w:rsid w:val="009359CE"/>
    <w:rsid w:val="00940CD6"/>
    <w:rsid w:val="0094264F"/>
    <w:rsid w:val="009469C4"/>
    <w:rsid w:val="00954027"/>
    <w:rsid w:val="0095731D"/>
    <w:rsid w:val="009622C1"/>
    <w:rsid w:val="00970787"/>
    <w:rsid w:val="00971257"/>
    <w:rsid w:val="0097227B"/>
    <w:rsid w:val="00980D37"/>
    <w:rsid w:val="00985206"/>
    <w:rsid w:val="009856EC"/>
    <w:rsid w:val="00997778"/>
    <w:rsid w:val="009A055B"/>
    <w:rsid w:val="009A1447"/>
    <w:rsid w:val="009C3C67"/>
    <w:rsid w:val="009D079C"/>
    <w:rsid w:val="009D13D8"/>
    <w:rsid w:val="009D269E"/>
    <w:rsid w:val="009D31A7"/>
    <w:rsid w:val="009D47F0"/>
    <w:rsid w:val="009E2A15"/>
    <w:rsid w:val="009E6918"/>
    <w:rsid w:val="009E7B03"/>
    <w:rsid w:val="009F087F"/>
    <w:rsid w:val="00A027A3"/>
    <w:rsid w:val="00A02E5E"/>
    <w:rsid w:val="00A04053"/>
    <w:rsid w:val="00A0512C"/>
    <w:rsid w:val="00A24872"/>
    <w:rsid w:val="00A25E0D"/>
    <w:rsid w:val="00A26299"/>
    <w:rsid w:val="00A3058F"/>
    <w:rsid w:val="00A342C3"/>
    <w:rsid w:val="00A3674D"/>
    <w:rsid w:val="00A3689F"/>
    <w:rsid w:val="00A41126"/>
    <w:rsid w:val="00A426DE"/>
    <w:rsid w:val="00A45928"/>
    <w:rsid w:val="00A5028A"/>
    <w:rsid w:val="00A57B63"/>
    <w:rsid w:val="00A64080"/>
    <w:rsid w:val="00A64CD5"/>
    <w:rsid w:val="00A65029"/>
    <w:rsid w:val="00A7365F"/>
    <w:rsid w:val="00A7446C"/>
    <w:rsid w:val="00A84F56"/>
    <w:rsid w:val="00A94145"/>
    <w:rsid w:val="00A970C5"/>
    <w:rsid w:val="00A971DA"/>
    <w:rsid w:val="00AA247B"/>
    <w:rsid w:val="00AA4608"/>
    <w:rsid w:val="00AB024D"/>
    <w:rsid w:val="00AB04E5"/>
    <w:rsid w:val="00AB22C3"/>
    <w:rsid w:val="00AB5F98"/>
    <w:rsid w:val="00AB704C"/>
    <w:rsid w:val="00AB75E5"/>
    <w:rsid w:val="00AC1D63"/>
    <w:rsid w:val="00AC51B7"/>
    <w:rsid w:val="00AC7B88"/>
    <w:rsid w:val="00AD4958"/>
    <w:rsid w:val="00AD65AC"/>
    <w:rsid w:val="00AD7ABE"/>
    <w:rsid w:val="00AE1D79"/>
    <w:rsid w:val="00AF4729"/>
    <w:rsid w:val="00AF5C03"/>
    <w:rsid w:val="00AF6E4C"/>
    <w:rsid w:val="00B05BD2"/>
    <w:rsid w:val="00B12683"/>
    <w:rsid w:val="00B12A2A"/>
    <w:rsid w:val="00B1764B"/>
    <w:rsid w:val="00B209C5"/>
    <w:rsid w:val="00B241D3"/>
    <w:rsid w:val="00B244C0"/>
    <w:rsid w:val="00B274A8"/>
    <w:rsid w:val="00B3045E"/>
    <w:rsid w:val="00B33F83"/>
    <w:rsid w:val="00B3590A"/>
    <w:rsid w:val="00B360C7"/>
    <w:rsid w:val="00B40236"/>
    <w:rsid w:val="00B41BAD"/>
    <w:rsid w:val="00B45302"/>
    <w:rsid w:val="00B529CE"/>
    <w:rsid w:val="00B572F7"/>
    <w:rsid w:val="00B5770C"/>
    <w:rsid w:val="00B61685"/>
    <w:rsid w:val="00B623BC"/>
    <w:rsid w:val="00B671F6"/>
    <w:rsid w:val="00B67945"/>
    <w:rsid w:val="00B7043B"/>
    <w:rsid w:val="00B728B9"/>
    <w:rsid w:val="00B74260"/>
    <w:rsid w:val="00B76BAA"/>
    <w:rsid w:val="00B8497E"/>
    <w:rsid w:val="00B87991"/>
    <w:rsid w:val="00B92926"/>
    <w:rsid w:val="00B967EC"/>
    <w:rsid w:val="00BA0872"/>
    <w:rsid w:val="00BA3FD3"/>
    <w:rsid w:val="00BA4550"/>
    <w:rsid w:val="00BA4A34"/>
    <w:rsid w:val="00BB336A"/>
    <w:rsid w:val="00BB4808"/>
    <w:rsid w:val="00BC68C1"/>
    <w:rsid w:val="00BE297E"/>
    <w:rsid w:val="00BE3B4D"/>
    <w:rsid w:val="00BF2549"/>
    <w:rsid w:val="00C00B04"/>
    <w:rsid w:val="00C07A3B"/>
    <w:rsid w:val="00C115EF"/>
    <w:rsid w:val="00C15DEA"/>
    <w:rsid w:val="00C16BD9"/>
    <w:rsid w:val="00C16F81"/>
    <w:rsid w:val="00C17EB7"/>
    <w:rsid w:val="00C20946"/>
    <w:rsid w:val="00C21E70"/>
    <w:rsid w:val="00C2229B"/>
    <w:rsid w:val="00C27898"/>
    <w:rsid w:val="00C35C86"/>
    <w:rsid w:val="00C417D9"/>
    <w:rsid w:val="00C4201A"/>
    <w:rsid w:val="00C4577C"/>
    <w:rsid w:val="00C5174B"/>
    <w:rsid w:val="00C571E8"/>
    <w:rsid w:val="00C61F8B"/>
    <w:rsid w:val="00C62BD5"/>
    <w:rsid w:val="00C64A2A"/>
    <w:rsid w:val="00C65C3A"/>
    <w:rsid w:val="00C719AC"/>
    <w:rsid w:val="00C73F22"/>
    <w:rsid w:val="00C825DC"/>
    <w:rsid w:val="00C85F54"/>
    <w:rsid w:val="00C86581"/>
    <w:rsid w:val="00C92F17"/>
    <w:rsid w:val="00C945EB"/>
    <w:rsid w:val="00CA2217"/>
    <w:rsid w:val="00CA72B3"/>
    <w:rsid w:val="00CA7F5A"/>
    <w:rsid w:val="00CB25D4"/>
    <w:rsid w:val="00CB4A9D"/>
    <w:rsid w:val="00CC5EA0"/>
    <w:rsid w:val="00CD663E"/>
    <w:rsid w:val="00CE0138"/>
    <w:rsid w:val="00CE2923"/>
    <w:rsid w:val="00CE3B9B"/>
    <w:rsid w:val="00CE5231"/>
    <w:rsid w:val="00CE7A26"/>
    <w:rsid w:val="00CF07E3"/>
    <w:rsid w:val="00CF356E"/>
    <w:rsid w:val="00D03C38"/>
    <w:rsid w:val="00D064E5"/>
    <w:rsid w:val="00D13FB6"/>
    <w:rsid w:val="00D22B51"/>
    <w:rsid w:val="00D36702"/>
    <w:rsid w:val="00D41ED0"/>
    <w:rsid w:val="00D465EB"/>
    <w:rsid w:val="00D51A43"/>
    <w:rsid w:val="00D5738B"/>
    <w:rsid w:val="00D6355D"/>
    <w:rsid w:val="00D64380"/>
    <w:rsid w:val="00D64A15"/>
    <w:rsid w:val="00D66566"/>
    <w:rsid w:val="00D67961"/>
    <w:rsid w:val="00D70D8E"/>
    <w:rsid w:val="00D71E22"/>
    <w:rsid w:val="00D75D21"/>
    <w:rsid w:val="00D8219F"/>
    <w:rsid w:val="00D85A69"/>
    <w:rsid w:val="00DA3280"/>
    <w:rsid w:val="00DB01EC"/>
    <w:rsid w:val="00DC39EA"/>
    <w:rsid w:val="00DC6012"/>
    <w:rsid w:val="00DD5F2F"/>
    <w:rsid w:val="00DD6833"/>
    <w:rsid w:val="00DE06B6"/>
    <w:rsid w:val="00DF08C6"/>
    <w:rsid w:val="00DF49D2"/>
    <w:rsid w:val="00DF6D2F"/>
    <w:rsid w:val="00E04015"/>
    <w:rsid w:val="00E0742E"/>
    <w:rsid w:val="00E117C5"/>
    <w:rsid w:val="00E13BB5"/>
    <w:rsid w:val="00E20A29"/>
    <w:rsid w:val="00E2233C"/>
    <w:rsid w:val="00E25FD2"/>
    <w:rsid w:val="00E30B45"/>
    <w:rsid w:val="00E30F49"/>
    <w:rsid w:val="00E31777"/>
    <w:rsid w:val="00E37CDB"/>
    <w:rsid w:val="00E37E9C"/>
    <w:rsid w:val="00E42DC8"/>
    <w:rsid w:val="00E44F21"/>
    <w:rsid w:val="00E479E9"/>
    <w:rsid w:val="00E53077"/>
    <w:rsid w:val="00E53870"/>
    <w:rsid w:val="00E658E8"/>
    <w:rsid w:val="00E71E32"/>
    <w:rsid w:val="00E72186"/>
    <w:rsid w:val="00E72EAB"/>
    <w:rsid w:val="00E865E1"/>
    <w:rsid w:val="00E86CF1"/>
    <w:rsid w:val="00E87A32"/>
    <w:rsid w:val="00E9145F"/>
    <w:rsid w:val="00E95DEB"/>
    <w:rsid w:val="00E9713B"/>
    <w:rsid w:val="00EA1DF5"/>
    <w:rsid w:val="00EA1E3B"/>
    <w:rsid w:val="00EA79EB"/>
    <w:rsid w:val="00EA7BC0"/>
    <w:rsid w:val="00EB7082"/>
    <w:rsid w:val="00EC243F"/>
    <w:rsid w:val="00ED4054"/>
    <w:rsid w:val="00ED7B24"/>
    <w:rsid w:val="00ED7E5B"/>
    <w:rsid w:val="00EE1CFF"/>
    <w:rsid w:val="00EE596C"/>
    <w:rsid w:val="00EE6F0F"/>
    <w:rsid w:val="00EF037F"/>
    <w:rsid w:val="00EF1D7B"/>
    <w:rsid w:val="00F00A62"/>
    <w:rsid w:val="00F00CE0"/>
    <w:rsid w:val="00F0115C"/>
    <w:rsid w:val="00F0550D"/>
    <w:rsid w:val="00F207B3"/>
    <w:rsid w:val="00F249EF"/>
    <w:rsid w:val="00F35399"/>
    <w:rsid w:val="00F3619D"/>
    <w:rsid w:val="00F43C0A"/>
    <w:rsid w:val="00F44CE7"/>
    <w:rsid w:val="00F55C45"/>
    <w:rsid w:val="00F6016A"/>
    <w:rsid w:val="00F76F46"/>
    <w:rsid w:val="00F81084"/>
    <w:rsid w:val="00F825A0"/>
    <w:rsid w:val="00F84CE4"/>
    <w:rsid w:val="00F85266"/>
    <w:rsid w:val="00F85597"/>
    <w:rsid w:val="00F92F15"/>
    <w:rsid w:val="00F93CCB"/>
    <w:rsid w:val="00F9556D"/>
    <w:rsid w:val="00F9766A"/>
    <w:rsid w:val="00FA06F4"/>
    <w:rsid w:val="00FA3DE0"/>
    <w:rsid w:val="00FA52BA"/>
    <w:rsid w:val="00FB3F93"/>
    <w:rsid w:val="00FB64F4"/>
    <w:rsid w:val="00FB68C3"/>
    <w:rsid w:val="00FB6C05"/>
    <w:rsid w:val="00FC2950"/>
    <w:rsid w:val="00FC56BE"/>
    <w:rsid w:val="00FD7B4A"/>
    <w:rsid w:val="00FE0B5C"/>
    <w:rsid w:val="00FE1485"/>
    <w:rsid w:val="00FE261D"/>
    <w:rsid w:val="00FE407E"/>
    <w:rsid w:val="00FE5F10"/>
    <w:rsid w:val="00FE6FB9"/>
    <w:rsid w:val="00FE74E3"/>
    <w:rsid w:val="2B55F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BC3503"/>
  <w15:docId w15:val="{12D966F1-C6A8-4B55-8AB9-CD7BED501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165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C4E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C4E8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0814C2"/>
    <w:rPr>
      <w:rFonts w:ascii="Tahoma" w:hAnsi="Tahoma" w:cs="Tahoma"/>
      <w:sz w:val="16"/>
      <w:szCs w:val="16"/>
    </w:rPr>
  </w:style>
  <w:style w:type="paragraph" w:customStyle="1" w:styleId="Level1">
    <w:name w:val="Level 1"/>
    <w:rsid w:val="00CE3B9B"/>
    <w:pPr>
      <w:autoSpaceDE w:val="0"/>
      <w:autoSpaceDN w:val="0"/>
      <w:adjustRightInd w:val="0"/>
      <w:ind w:left="720"/>
    </w:pPr>
    <w:rPr>
      <w:sz w:val="24"/>
      <w:szCs w:val="24"/>
    </w:rPr>
  </w:style>
  <w:style w:type="character" w:styleId="Hyperlink">
    <w:name w:val="Hyperlink"/>
    <w:rsid w:val="00411C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11650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level10">
    <w:name w:val="_level1"/>
    <w:basedOn w:val="Normal"/>
    <w:uiPriority w:val="99"/>
    <w:rsid w:val="004159DF"/>
    <w:pPr>
      <w:widowControl w:val="0"/>
      <w:tabs>
        <w:tab w:val="left" w:pos="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right" w:pos="9000"/>
      </w:tabs>
      <w:autoSpaceDE w:val="0"/>
      <w:autoSpaceDN w:val="0"/>
      <w:adjustRightInd w:val="0"/>
      <w:ind w:left="720" w:hanging="360"/>
    </w:pPr>
  </w:style>
  <w:style w:type="character" w:customStyle="1" w:styleId="Hypertext">
    <w:name w:val="Hypertext"/>
    <w:uiPriority w:val="99"/>
    <w:rsid w:val="004159DF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4159DF"/>
    <w:rPr>
      <w:sz w:val="24"/>
      <w:szCs w:val="24"/>
    </w:rPr>
  </w:style>
  <w:style w:type="character" w:styleId="PageNumber">
    <w:name w:val="page number"/>
    <w:basedOn w:val="DefaultParagraphFont"/>
    <w:rsid w:val="00525C54"/>
  </w:style>
  <w:style w:type="table" w:styleId="TableGrid">
    <w:name w:val="Table Grid"/>
    <w:basedOn w:val="TableNormal"/>
    <w:uiPriority w:val="59"/>
    <w:rsid w:val="00525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qFormat/>
    <w:rsid w:val="00011650"/>
    <w:pPr>
      <w:jc w:val="center"/>
    </w:pPr>
    <w:rPr>
      <w:b/>
      <w:u w:val="single"/>
    </w:rPr>
  </w:style>
  <w:style w:type="character" w:customStyle="1" w:styleId="SubtitleChar">
    <w:name w:val="Subtitle Char"/>
    <w:link w:val="Subtitle"/>
    <w:rsid w:val="00011650"/>
    <w:rPr>
      <w:b/>
      <w:sz w:val="24"/>
      <w:szCs w:val="24"/>
      <w:u w:val="single"/>
    </w:rPr>
  </w:style>
  <w:style w:type="paragraph" w:customStyle="1" w:styleId="Numbered">
    <w:name w:val="Numbered"/>
    <w:aliases w:val="Times New Roman"/>
    <w:basedOn w:val="Normal"/>
    <w:rsid w:val="00525C54"/>
  </w:style>
  <w:style w:type="paragraph" w:styleId="FootnoteText">
    <w:name w:val="footnote text"/>
    <w:basedOn w:val="Normal"/>
    <w:link w:val="FootnoteTextChar"/>
    <w:unhideWhenUsed/>
    <w:rsid w:val="00525C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25C54"/>
  </w:style>
  <w:style w:type="paragraph" w:styleId="BodyText">
    <w:name w:val="Body Text"/>
    <w:link w:val="BodyTextChar"/>
    <w:unhideWhenUsed/>
    <w:rsid w:val="00525C54"/>
    <w:pPr>
      <w:spacing w:after="360"/>
    </w:pPr>
    <w:rPr>
      <w:sz w:val="24"/>
    </w:rPr>
  </w:style>
  <w:style w:type="character" w:customStyle="1" w:styleId="BodyTextChar">
    <w:name w:val="Body Text Char"/>
    <w:link w:val="BodyText"/>
    <w:rsid w:val="00525C54"/>
    <w:rPr>
      <w:sz w:val="24"/>
      <w:lang w:val="en-US" w:eastAsia="en-US" w:bidi="ar-SA"/>
    </w:rPr>
  </w:style>
  <w:style w:type="paragraph" w:customStyle="1" w:styleId="Default">
    <w:name w:val="Default"/>
    <w:rsid w:val="00525C54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FootnoteReference">
    <w:name w:val="footnote reference"/>
    <w:unhideWhenUsed/>
    <w:rsid w:val="00525C54"/>
    <w:rPr>
      <w:vertAlign w:val="superscript"/>
    </w:rPr>
  </w:style>
  <w:style w:type="character" w:customStyle="1" w:styleId="bannersubsubtitle1">
    <w:name w:val="bannersubsubtitle1"/>
    <w:rsid w:val="00525C54"/>
    <w:rPr>
      <w:rFonts w:ascii="Times New Roman" w:hAnsi="Times New Roman" w:cs="Times New Roman" w:hint="default"/>
      <w:b w:val="0"/>
      <w:bCs w:val="0"/>
      <w:i/>
      <w:iCs/>
      <w:color w:val="FFFFFF"/>
      <w:sz w:val="27"/>
      <w:szCs w:val="27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25C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525C54"/>
    <w:rPr>
      <w:rFonts w:ascii="Courier New" w:hAnsi="Courier New"/>
    </w:rPr>
  </w:style>
  <w:style w:type="character" w:styleId="CommentReference">
    <w:name w:val="annotation reference"/>
    <w:rsid w:val="00525C54"/>
    <w:rPr>
      <w:sz w:val="16"/>
      <w:szCs w:val="16"/>
    </w:rPr>
  </w:style>
  <w:style w:type="paragraph" w:styleId="CommentText">
    <w:name w:val="annotation text"/>
    <w:basedOn w:val="Normal"/>
    <w:link w:val="CommentTextChar"/>
    <w:rsid w:val="00525C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25C54"/>
  </w:style>
  <w:style w:type="paragraph" w:styleId="CommentSubject">
    <w:name w:val="annotation subject"/>
    <w:basedOn w:val="CommentText"/>
    <w:next w:val="CommentText"/>
    <w:link w:val="CommentSubjectChar"/>
    <w:rsid w:val="00525C54"/>
    <w:rPr>
      <w:b/>
      <w:bCs/>
    </w:rPr>
  </w:style>
  <w:style w:type="character" w:customStyle="1" w:styleId="CommentSubjectChar">
    <w:name w:val="Comment Subject Char"/>
    <w:link w:val="CommentSubject"/>
    <w:rsid w:val="00525C54"/>
    <w:rPr>
      <w:b/>
      <w:bCs/>
    </w:rPr>
  </w:style>
  <w:style w:type="paragraph" w:styleId="NoSpacing">
    <w:name w:val="No Spacing"/>
    <w:uiPriority w:val="1"/>
    <w:qFormat/>
    <w:rsid w:val="00011650"/>
    <w:pPr>
      <w:jc w:val="both"/>
    </w:pPr>
    <w:rPr>
      <w:rFonts w:ascii="Arial" w:eastAsia="Calibri" w:hAnsi="Arial"/>
      <w:spacing w:val="-9"/>
      <w:w w:val="105"/>
      <w:sz w:val="24"/>
      <w:szCs w:val="22"/>
    </w:rPr>
  </w:style>
  <w:style w:type="character" w:styleId="Emphasis">
    <w:name w:val="Emphasis"/>
    <w:qFormat/>
    <w:rsid w:val="00011650"/>
    <w:rPr>
      <w:b/>
      <w:bCs/>
      <w:i w:val="0"/>
      <w:iCs w:val="0"/>
    </w:rPr>
  </w:style>
  <w:style w:type="character" w:customStyle="1" w:styleId="FooterChar">
    <w:name w:val="Footer Char"/>
    <w:link w:val="Footer"/>
    <w:uiPriority w:val="99"/>
    <w:locked/>
    <w:rsid w:val="009D079C"/>
    <w:rPr>
      <w:sz w:val="24"/>
      <w:szCs w:val="24"/>
    </w:rPr>
  </w:style>
  <w:style w:type="paragraph" w:customStyle="1" w:styleId="DouglasNormal">
    <w:name w:val="Douglas Normal"/>
    <w:basedOn w:val="Normal"/>
    <w:link w:val="DouglasNormalChar"/>
    <w:rsid w:val="009D079C"/>
  </w:style>
  <w:style w:type="character" w:customStyle="1" w:styleId="DouglasNormalChar">
    <w:name w:val="Douglas Normal Char"/>
    <w:link w:val="DouglasNormal"/>
    <w:locked/>
    <w:rsid w:val="009D079C"/>
    <w:rPr>
      <w:sz w:val="24"/>
      <w:szCs w:val="24"/>
    </w:rPr>
  </w:style>
  <w:style w:type="paragraph" w:customStyle="1" w:styleId="Letterjead">
    <w:name w:val="Letterjead"/>
    <w:basedOn w:val="Normal"/>
    <w:link w:val="LetterjeadChar"/>
    <w:qFormat/>
    <w:rsid w:val="003059C9"/>
    <w:pPr>
      <w:widowControl w:val="0"/>
      <w:autoSpaceDE w:val="0"/>
      <w:autoSpaceDN w:val="0"/>
      <w:spacing w:line="271" w:lineRule="exact"/>
      <w:ind w:left="1865" w:right="1771"/>
      <w:jc w:val="center"/>
    </w:pPr>
    <w:rPr>
      <w:rFonts w:ascii="Arial" w:eastAsia="Arial" w:hAnsi="Arial" w:cs="Arial"/>
      <w:b/>
      <w:color w:val="041C5C"/>
      <w:szCs w:val="22"/>
      <w:lang w:bidi="en-US"/>
    </w:rPr>
  </w:style>
  <w:style w:type="character" w:customStyle="1" w:styleId="LetterjeadChar">
    <w:name w:val="Letterjead Char"/>
    <w:basedOn w:val="DefaultParagraphFont"/>
    <w:link w:val="Letterjead"/>
    <w:rsid w:val="003059C9"/>
    <w:rPr>
      <w:rFonts w:ascii="Arial" w:eastAsia="Arial" w:hAnsi="Arial" w:cs="Arial"/>
      <w:b/>
      <w:color w:val="041C5C"/>
      <w:sz w:val="24"/>
      <w:szCs w:val="22"/>
      <w:lang w:bidi="en-US"/>
    </w:rPr>
  </w:style>
  <w:style w:type="paragraph" w:styleId="Revision">
    <w:name w:val="Revision"/>
    <w:hidden/>
    <w:uiPriority w:val="99"/>
    <w:semiHidden/>
    <w:rsid w:val="00BB33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9B81-7750-4E7F-A062-EAF19BFA6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washingd</dc:creator>
  <cp:lastModifiedBy>Niva, Liisa M</cp:lastModifiedBy>
  <cp:revision>9</cp:revision>
  <cp:lastPrinted>2019-09-04T18:10:00Z</cp:lastPrinted>
  <dcterms:created xsi:type="dcterms:W3CDTF">2023-07-11T17:40:00Z</dcterms:created>
  <dcterms:modified xsi:type="dcterms:W3CDTF">2023-07-11T19:48:00Z</dcterms:modified>
</cp:coreProperties>
</file>